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00517FA3" w:rsidR="0043584F" w:rsidRPr="00386AA9" w:rsidRDefault="0043584F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86AA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6D4A9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D4A9C" w:rsidRPr="006D4A9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PZ.294.1402.2026</w:t>
      </w:r>
    </w:p>
    <w:p w14:paraId="1B743CEF" w14:textId="5FDDB530" w:rsidR="00A90B1A" w:rsidRPr="00386AA9" w:rsidRDefault="0043584F" w:rsidP="0043584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386AA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B7936" w:rsidRPr="008B793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0441/IZ08GM/00226/00221/26/P</w:t>
      </w:r>
    </w:p>
    <w:p w14:paraId="52DBBEC5" w14:textId="77777777" w:rsidR="000809B8" w:rsidRPr="00F604FA" w:rsidRDefault="00F4727F" w:rsidP="000809B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  <w:r w:rsidRPr="00386AA9">
        <w:rPr>
          <w:rFonts w:ascii="Arial" w:hAnsi="Arial" w:cs="Arial"/>
          <w:b/>
          <w:sz w:val="20"/>
          <w:szCs w:val="22"/>
        </w:rPr>
        <w:t>NAZWA POSTĘPOWANIA:</w:t>
      </w:r>
      <w:r w:rsidR="000809B8">
        <w:rPr>
          <w:rFonts w:ascii="Arial" w:hAnsi="Arial" w:cs="Arial"/>
          <w:b/>
          <w:sz w:val="20"/>
          <w:szCs w:val="22"/>
        </w:rPr>
        <w:t xml:space="preserve"> </w:t>
      </w:r>
      <w:r w:rsidR="000809B8" w:rsidRPr="00F604FA">
        <w:rPr>
          <w:rFonts w:ascii="Arial" w:eastAsia="Times New Roman" w:hAnsi="Arial" w:cs="Arial"/>
          <w:b/>
        </w:rPr>
        <w:t>Dostawa części zamiennych i narzędzi dla zaplecza technicznego Sekcji Eksploatacji  Czechowice Dziedzice i Katowice.</w:t>
      </w:r>
    </w:p>
    <w:p w14:paraId="095986BE" w14:textId="5332686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E20AA65" w14:textId="77777777" w:rsidR="00C57E53" w:rsidRPr="00D14C6E" w:rsidRDefault="00C57E53" w:rsidP="00C57E5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7635CC9D" w14:textId="77777777" w:rsidR="00C57E53" w:rsidRPr="00D14C6E" w:rsidRDefault="00C57E53" w:rsidP="00C57E5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08F7A0D8" w14:textId="77777777" w:rsidR="00C57E53" w:rsidRPr="00D14C6E" w:rsidRDefault="00C57E53" w:rsidP="00C57E5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923D148" w14:textId="77777777" w:rsidR="00C57E53" w:rsidRPr="00551CCF" w:rsidRDefault="00C57E5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7AAA7CD8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</w:t>
      </w:r>
      <w:r w:rsidRPr="000E38FC">
        <w:rPr>
          <w:rFonts w:ascii="Arial" w:hAnsi="Arial" w:cs="Arial"/>
          <w:color w:val="000000" w:themeColor="text1"/>
          <w:sz w:val="22"/>
          <w:szCs w:val="22"/>
        </w:rPr>
        <w:t>202</w:t>
      </w:r>
      <w:ins w:id="0" w:author="Szewczyk Kamil" w:date="2022-05-09T10:44:00Z">
        <w:r w:rsidRPr="000E38FC">
          <w:rPr>
            <w:rFonts w:ascii="Arial" w:hAnsi="Arial" w:cs="Arial"/>
            <w:color w:val="000000" w:themeColor="text1"/>
            <w:sz w:val="22"/>
            <w:szCs w:val="22"/>
          </w:rPr>
          <w:t>/</w:t>
        </w:r>
      </w:ins>
      <w:ins w:id="1" w:author="Zimowski Jerzy" w:date="2025-11-03T13:40:00Z" w16du:dateUtc="2025-11-03T12:40:00Z">
        <w:r w:rsidR="004D18FD" w:rsidRPr="000E38FC">
          <w:rPr>
            <w:rFonts w:ascii="Arial" w:hAnsi="Arial" w:cs="Arial"/>
            <w:color w:val="000000" w:themeColor="text1"/>
            <w:sz w:val="22"/>
            <w:szCs w:val="22"/>
          </w:rPr>
          <w:t>2033</w:t>
        </w:r>
      </w:ins>
      <w:r w:rsidRPr="000E38F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61E98">
        <w:rPr>
          <w:rFonts w:ascii="Arial" w:hAnsi="Arial" w:cs="Arial"/>
          <w:sz w:val="22"/>
          <w:szCs w:val="22"/>
        </w:rPr>
        <w:t xml:space="preserve">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A6DB3" w14:textId="77777777" w:rsidR="00E10603" w:rsidRDefault="00E10603" w:rsidP="00DA091E">
      <w:r>
        <w:separator/>
      </w:r>
    </w:p>
  </w:endnote>
  <w:endnote w:type="continuationSeparator" w:id="0">
    <w:p w14:paraId="31821CDD" w14:textId="77777777" w:rsidR="00E10603" w:rsidRDefault="00E1060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708D92CD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ins w:id="16" w:author="Zimowski Jerzy" w:date="2025-11-03T14:17:00Z" w16du:dateUtc="2025-11-03T13:17:00Z">
      <w:r w:rsidR="0097782F" w:rsidRPr="005414CE">
        <w:rPr>
          <w:rFonts w:ascii="Arial" w:hAnsi="Arial" w:cs="Arial"/>
          <w:i/>
          <w:color w:val="000000" w:themeColor="text1"/>
          <w:sz w:val="20"/>
          <w:szCs w:val="20"/>
        </w:rPr>
        <w:t>2</w:t>
      </w:r>
    </w:ins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D843" w14:textId="77777777" w:rsidR="00E10603" w:rsidRDefault="00E10603" w:rsidP="00DA091E">
      <w:r>
        <w:separator/>
      </w:r>
    </w:p>
  </w:footnote>
  <w:footnote w:type="continuationSeparator" w:id="0">
    <w:p w14:paraId="4ACFA91B" w14:textId="77777777" w:rsidR="00E10603" w:rsidRDefault="00E10603" w:rsidP="00DA091E">
      <w:r>
        <w:continuationSeparator/>
      </w:r>
    </w:p>
  </w:footnote>
  <w:footnote w:id="1">
    <w:p w14:paraId="0D321F28" w14:textId="5626CE60" w:rsidR="00761E98" w:rsidRPr="00E46A4E" w:rsidRDefault="00761E98" w:rsidP="00761E98">
      <w:pPr>
        <w:pStyle w:val="Tekstprzypisudolnego"/>
        <w:jc w:val="both"/>
        <w:rPr>
          <w:ins w:id="2" w:author="Szewczyk Kamil" w:date="2022-05-09T10:49:00Z"/>
          <w:rFonts w:ascii="Arial" w:hAnsi="Arial" w:cs="Arial"/>
          <w:color w:val="000000" w:themeColor="text1"/>
          <w:sz w:val="16"/>
          <w:szCs w:val="16"/>
        </w:rPr>
      </w:pPr>
      <w:ins w:id="3" w:author="Szewczyk Kamil" w:date="2022-05-09T10:45:00Z">
        <w:r w:rsidRPr="00E46A4E">
          <w:rPr>
            <w:rStyle w:val="Odwoanieprzypisudolnego"/>
            <w:color w:val="000000" w:themeColor="text1"/>
          </w:rPr>
          <w:footnoteRef/>
        </w:r>
        <w:r w:rsidRPr="00E46A4E">
          <w:rPr>
            <w:color w:val="000000" w:themeColor="text1"/>
          </w:rPr>
          <w:t xml:space="preserve"> </w:t>
        </w:r>
      </w:ins>
      <w:ins w:id="4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Zgodnie z treścią art. 5k ust. 1 rozporządzenia 833/2014 w brzmieniu nadanym </w:t>
        </w:r>
        <w:r w:rsidRPr="00477624">
          <w:rPr>
            <w:rFonts w:ascii="Arial" w:hAnsi="Arial" w:cs="Arial"/>
            <w:color w:val="000000" w:themeColor="text1"/>
            <w:sz w:val="16"/>
            <w:szCs w:val="16"/>
          </w:rPr>
          <w:t>rozporządzeniem 202/</w:t>
        </w:r>
      </w:ins>
      <w:ins w:id="5" w:author="Zimowski Jerzy" w:date="2025-11-03T13:50:00Z" w16du:dateUtc="2025-11-03T12:50:00Z">
        <w:r w:rsidR="006F2DD7" w:rsidRPr="00477624">
          <w:rPr>
            <w:rFonts w:ascii="Arial" w:hAnsi="Arial" w:cs="Arial"/>
            <w:color w:val="000000" w:themeColor="text1"/>
            <w:sz w:val="16"/>
            <w:szCs w:val="16"/>
          </w:rPr>
          <w:t>2033</w:t>
        </w:r>
      </w:ins>
      <w:ins w:id="6" w:author="Szewczyk Kamil" w:date="2022-05-09T10:49:00Z">
        <w:r w:rsidRPr="00477624">
          <w:rPr>
            <w:rFonts w:ascii="Arial" w:hAnsi="Arial" w:cs="Arial"/>
            <w:color w:val="000000" w:themeColor="text1"/>
            <w:sz w:val="16"/>
            <w:szCs w:val="16"/>
          </w:rPr>
          <w:t xml:space="preserve"> </w:t>
        </w:r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  </w:r>
      </w:ins>
    </w:p>
    <w:p w14:paraId="56E20484" w14:textId="77777777" w:rsidR="00761E98" w:rsidRPr="00E46A4E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ins w:id="7" w:author="Szewczyk Kamil" w:date="2022-05-09T10:49:00Z"/>
          <w:rFonts w:ascii="Arial" w:hAnsi="Arial" w:cs="Arial"/>
          <w:color w:val="000000" w:themeColor="text1"/>
          <w:sz w:val="16"/>
          <w:szCs w:val="16"/>
        </w:rPr>
      </w:pPr>
      <w:ins w:id="8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obywateli rosyjskich lub osób fizycznych lub prawnych, podmiotów lub organów z siedzibą w Rosji;</w:t>
        </w:r>
      </w:ins>
    </w:p>
    <w:p w14:paraId="37D424A1" w14:textId="4CE89D97" w:rsidR="00761E98" w:rsidRPr="00E46A4E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color w:val="000000" w:themeColor="text1"/>
          <w:sz w:val="16"/>
          <w:szCs w:val="16"/>
        </w:rPr>
      </w:pPr>
      <w:bookmarkStart w:id="9" w:name="_Hlk102557314"/>
      <w:ins w:id="10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osób prawnych, podmiotów lub organów, do których prawa własności bezpośrednio lub pośrednio w ponad 50 % należą do</w:t>
        </w:r>
      </w:ins>
      <w:ins w:id="11" w:author="Zimowski Jerzy" w:date="2025-11-03T13:53:00Z" w16du:dateUtc="2025-11-03T12:53:00Z">
        <w:r w:rsidR="00D60CB1"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 </w:t>
        </w:r>
        <w:r w:rsidR="00C42EC3" w:rsidRPr="00E46A4E">
          <w:rPr>
            <w:rFonts w:ascii="Arial" w:hAnsi="Arial" w:cs="Arial"/>
            <w:color w:val="000000" w:themeColor="text1"/>
            <w:sz w:val="16"/>
            <w:szCs w:val="16"/>
          </w:rPr>
          <w:t>o</w:t>
        </w:r>
      </w:ins>
      <w:ins w:id="12" w:author="Zimowski Jerzy" w:date="2025-11-03T13:54:00Z" w16du:dateUtc="2025-11-03T12:54:00Z">
        <w:r w:rsidR="00C42EC3"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soby fizycznej lub prawnej </w:t>
        </w:r>
      </w:ins>
      <w:ins w:id="13" w:author="Zimowski Jerzy" w:date="2025-11-03T13:56:00Z" w16du:dateUtc="2025-11-03T12:56:00Z">
        <w:r w:rsidR="00056817"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podmiotu </w:t>
        </w:r>
        <w:r w:rsidR="00F53525" w:rsidRPr="00E46A4E">
          <w:rPr>
            <w:rFonts w:ascii="Arial" w:hAnsi="Arial" w:cs="Arial"/>
            <w:color w:val="000000" w:themeColor="text1"/>
            <w:sz w:val="16"/>
            <w:szCs w:val="16"/>
          </w:rPr>
          <w:t>lub organu</w:t>
        </w:r>
      </w:ins>
      <w:ins w:id="14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, o który</w:t>
        </w:r>
      </w:ins>
      <w:ins w:id="15" w:author="Zimowski Jerzy" w:date="2025-11-03T13:57:00Z" w16du:dateUtc="2025-11-03T12:57:00Z">
        <w:r w:rsidR="00F53525" w:rsidRPr="00E46A4E">
          <w:rPr>
            <w:rFonts w:ascii="Arial" w:hAnsi="Arial" w:cs="Arial"/>
            <w:color w:val="000000" w:themeColor="text1"/>
            <w:sz w:val="16"/>
            <w:szCs w:val="16"/>
          </w:rPr>
          <w:t>ch</w:t>
        </w:r>
      </w:ins>
      <w:r w:rsidRPr="00E46A4E">
        <w:rPr>
          <w:rFonts w:ascii="Arial" w:hAnsi="Arial" w:cs="Arial"/>
          <w:color w:val="000000" w:themeColor="text1"/>
          <w:sz w:val="16"/>
          <w:szCs w:val="16"/>
        </w:rPr>
        <w:t xml:space="preserve"> mowa w lit. a) niniejszego ustępu; lub</w:t>
      </w:r>
      <w:bookmarkEnd w:id="9"/>
    </w:p>
    <w:p w14:paraId="608E04CF" w14:textId="77777777" w:rsidR="00761E98" w:rsidRPr="00E46A4E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color w:val="000000" w:themeColor="text1"/>
          <w:sz w:val="16"/>
          <w:szCs w:val="16"/>
        </w:rPr>
      </w:pPr>
      <w:r w:rsidRPr="00E46A4E">
        <w:rPr>
          <w:rFonts w:ascii="Arial" w:hAnsi="Arial" w:cs="Arial"/>
          <w:color w:val="000000" w:themeColor="text1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E51CB0" w14:textId="435B6E9D" w:rsidR="00761E98" w:rsidRPr="00555C36" w:rsidRDefault="00761E98" w:rsidP="00AA3442">
      <w:pPr>
        <w:pStyle w:val="Tekstprzypisudolneg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55C36">
        <w:rPr>
          <w:rFonts w:ascii="Arial" w:hAnsi="Arial" w:cs="Arial"/>
          <w:color w:val="000000" w:themeColor="text1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Pr="00555C36" w:rsidRDefault="00E67169" w:rsidP="00AA3442">
      <w:pPr>
        <w:pStyle w:val="Tekstprzypisudolneg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8FC3D4D" w14:textId="77777777" w:rsidR="00E67169" w:rsidRPr="00555C36" w:rsidRDefault="00E67169" w:rsidP="00AA3442">
      <w:pPr>
        <w:pStyle w:val="Tekstprzypisudolnego"/>
        <w:jc w:val="both"/>
        <w:rPr>
          <w:rFonts w:ascii="Arial" w:hAnsi="Arial" w:cs="Arial"/>
          <w:color w:val="000000" w:themeColor="text1"/>
          <w:sz w:val="16"/>
          <w:szCs w:val="16"/>
        </w:rPr>
      </w:pPr>
    </w:p>
  </w:footnote>
  <w:footnote w:id="2">
    <w:p w14:paraId="4451F6A3" w14:textId="77777777" w:rsidR="008E57E2" w:rsidRPr="00555C36" w:rsidRDefault="008E57E2" w:rsidP="008E57E2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55C36">
        <w:rPr>
          <w:rStyle w:val="Odwoanieprzypisudolnego"/>
          <w:rFonts w:ascii="Arial" w:hAnsi="Arial" w:cs="Arial"/>
          <w:color w:val="000000" w:themeColor="text1"/>
          <w:sz w:val="16"/>
          <w:szCs w:val="16"/>
        </w:rPr>
        <w:footnoteRef/>
      </w:r>
      <w:r w:rsidRPr="00555C36">
        <w:rPr>
          <w:rFonts w:ascii="Arial" w:hAnsi="Arial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55C36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55C36">
        <w:rPr>
          <w:rFonts w:ascii="Arial" w:hAnsi="Arial" w:cs="Arial"/>
          <w:color w:val="000000" w:themeColor="text1"/>
          <w:sz w:val="16"/>
          <w:szCs w:val="16"/>
        </w:rPr>
        <w:t xml:space="preserve">z </w:t>
      </w: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555C36" w:rsidRDefault="008E57E2" w:rsidP="008E57E2">
      <w:pPr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555C36" w:rsidRDefault="008E57E2" w:rsidP="008E57E2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55C36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Pr="00555C36" w:rsidRDefault="008E57E2" w:rsidP="008E57E2">
      <w:pPr>
        <w:pStyle w:val="Tekstprzypisudolnego"/>
        <w:rPr>
          <w:color w:val="000000" w:themeColor="text1"/>
        </w:rPr>
      </w:pP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CFE9A7" w:rsidR="002D0AEA" w:rsidRPr="00440B3B" w:rsidRDefault="00386AA9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Załącznik </w:t>
    </w:r>
    <w:r w:rsidR="002D0AEA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D0AE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D0AEA"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ewczyk Kamil">
    <w15:presenceInfo w15:providerId="AD" w15:userId="S-1-5-21-114579573-3725427031-314597805-224013"/>
  </w15:person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09B8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38FC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35B4"/>
    <w:rsid w:val="00193E48"/>
    <w:rsid w:val="001C7087"/>
    <w:rsid w:val="001D084B"/>
    <w:rsid w:val="001D4D19"/>
    <w:rsid w:val="001E38A8"/>
    <w:rsid w:val="001F3348"/>
    <w:rsid w:val="001F6D52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1F06"/>
    <w:rsid w:val="00332EDF"/>
    <w:rsid w:val="00345A6C"/>
    <w:rsid w:val="00350631"/>
    <w:rsid w:val="003669DF"/>
    <w:rsid w:val="00375939"/>
    <w:rsid w:val="00385579"/>
    <w:rsid w:val="00386AA9"/>
    <w:rsid w:val="00392048"/>
    <w:rsid w:val="00393FEE"/>
    <w:rsid w:val="003A12FB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7624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40BB4"/>
    <w:rsid w:val="005414CE"/>
    <w:rsid w:val="005431C6"/>
    <w:rsid w:val="00545CAF"/>
    <w:rsid w:val="00550073"/>
    <w:rsid w:val="00551CCF"/>
    <w:rsid w:val="00555C36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4A9C"/>
    <w:rsid w:val="006D5A4C"/>
    <w:rsid w:val="006E13BE"/>
    <w:rsid w:val="006E49F2"/>
    <w:rsid w:val="006E4CCC"/>
    <w:rsid w:val="006F1CFE"/>
    <w:rsid w:val="006F1FD4"/>
    <w:rsid w:val="006F2DD7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839C2"/>
    <w:rsid w:val="008850EE"/>
    <w:rsid w:val="008915EA"/>
    <w:rsid w:val="008A13E2"/>
    <w:rsid w:val="008A44DA"/>
    <w:rsid w:val="008A5CA0"/>
    <w:rsid w:val="008B7936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6FD8"/>
    <w:rsid w:val="00952EE6"/>
    <w:rsid w:val="0097782F"/>
    <w:rsid w:val="00993F1E"/>
    <w:rsid w:val="009972F5"/>
    <w:rsid w:val="00997C6B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64B1"/>
    <w:rsid w:val="00A61AB2"/>
    <w:rsid w:val="00A660DE"/>
    <w:rsid w:val="00A846A8"/>
    <w:rsid w:val="00A85E02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7726"/>
    <w:rsid w:val="00B02E32"/>
    <w:rsid w:val="00B13C08"/>
    <w:rsid w:val="00B17A7D"/>
    <w:rsid w:val="00B24B42"/>
    <w:rsid w:val="00B27FA4"/>
    <w:rsid w:val="00B32720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57E53"/>
    <w:rsid w:val="00C6380B"/>
    <w:rsid w:val="00C74D88"/>
    <w:rsid w:val="00C83A3B"/>
    <w:rsid w:val="00C87100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45C3"/>
    <w:rsid w:val="00D94918"/>
    <w:rsid w:val="00DA091E"/>
    <w:rsid w:val="00DA4C80"/>
    <w:rsid w:val="00DB76BE"/>
    <w:rsid w:val="00DC423A"/>
    <w:rsid w:val="00DC6BA9"/>
    <w:rsid w:val="00DD4FAF"/>
    <w:rsid w:val="00DE5B0D"/>
    <w:rsid w:val="00E01DFC"/>
    <w:rsid w:val="00E03309"/>
    <w:rsid w:val="00E05513"/>
    <w:rsid w:val="00E10603"/>
    <w:rsid w:val="00E31E7F"/>
    <w:rsid w:val="00E31ED1"/>
    <w:rsid w:val="00E34CD7"/>
    <w:rsid w:val="00E46A4E"/>
    <w:rsid w:val="00E53DFB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57</cp:revision>
  <cp:lastPrinted>2025-11-04T09:08:00Z</cp:lastPrinted>
  <dcterms:created xsi:type="dcterms:W3CDTF">2024-07-30T09:12:00Z</dcterms:created>
  <dcterms:modified xsi:type="dcterms:W3CDTF">2026-01-23T09:31:00Z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